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7A5" w:rsidRDefault="00B807A5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</w:p>
    <w:p w:rsidR="005C0421" w:rsidRPr="00B807A5" w:rsidRDefault="005C0421" w:rsidP="005C0421">
      <w:pPr>
        <w:jc w:val="right"/>
        <w:rPr>
          <w:rFonts w:ascii="Trebuchet MS" w:hAnsi="Trebuchet MS" w:cs="Arial"/>
          <w:b/>
          <w:bCs/>
          <w:caps/>
        </w:rPr>
      </w:pPr>
      <w:r w:rsidRPr="00B807A5">
        <w:rPr>
          <w:rFonts w:ascii="Trebuchet MS" w:hAnsi="Trebuchet MS" w:cs="Arial"/>
          <w:b/>
          <w:bCs/>
          <w:caps/>
        </w:rPr>
        <w:t>ANEXA NR. 17 LA ORDINUL NR.  ......./................</w:t>
      </w:r>
    </w:p>
    <w:p w:rsidR="00B807A5" w:rsidRDefault="00B807A5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</w:p>
    <w:p w:rsidR="003714A4" w:rsidRPr="003714A4" w:rsidRDefault="00AA517A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  <w:r w:rsidRPr="003714A4">
        <w:rPr>
          <w:rFonts w:ascii="Trebuchet MS" w:hAnsi="Trebuchet MS" w:cs="Arial"/>
          <w:b/>
          <w:bCs/>
          <w:caps/>
          <w:sz w:val="20"/>
          <w:szCs w:val="20"/>
        </w:rPr>
        <w:t xml:space="preserve">CLAUZE SPECIFICE </w:t>
      </w:r>
      <w:r w:rsidR="00B70595" w:rsidRPr="003714A4">
        <w:rPr>
          <w:rFonts w:ascii="Trebuchet MS" w:hAnsi="Trebuchet MS" w:cs="Arial"/>
          <w:b/>
          <w:bCs/>
          <w:caps/>
          <w:sz w:val="20"/>
          <w:szCs w:val="20"/>
        </w:rPr>
        <w:t>Priorit</w:t>
      </w:r>
      <w:r w:rsidR="00667F9B">
        <w:rPr>
          <w:rFonts w:ascii="Trebuchet MS" w:hAnsi="Trebuchet MS" w:cs="Arial"/>
          <w:b/>
          <w:bCs/>
          <w:caps/>
          <w:sz w:val="20"/>
          <w:szCs w:val="20"/>
        </w:rPr>
        <w:t>ĂȚII</w:t>
      </w:r>
      <w:r w:rsidR="00B70595" w:rsidRPr="003714A4">
        <w:rPr>
          <w:rFonts w:ascii="Trebuchet MS" w:hAnsi="Trebuchet MS" w:cs="Arial"/>
          <w:b/>
          <w:bCs/>
          <w:caps/>
          <w:sz w:val="20"/>
          <w:szCs w:val="20"/>
        </w:rPr>
        <w:t xml:space="preserve"> de Investiții </w:t>
      </w:r>
      <w:r w:rsidR="00667F9B">
        <w:rPr>
          <w:rFonts w:ascii="Trebuchet MS" w:hAnsi="Trebuchet MS" w:cs="Arial"/>
          <w:b/>
          <w:bCs/>
          <w:caps/>
          <w:sz w:val="20"/>
          <w:szCs w:val="20"/>
        </w:rPr>
        <w:t>6.1</w:t>
      </w:r>
      <w:r w:rsidR="003714A4" w:rsidRPr="003714A4">
        <w:rPr>
          <w:rFonts w:ascii="Trebuchet MS" w:hAnsi="Trebuchet MS" w:cs="Arial"/>
          <w:b/>
          <w:bCs/>
          <w:caps/>
          <w:sz w:val="20"/>
          <w:szCs w:val="20"/>
        </w:rPr>
        <w:t xml:space="preserve"> </w:t>
      </w:r>
    </w:p>
    <w:p w:rsidR="003714A4" w:rsidRPr="003714A4" w:rsidRDefault="003714A4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  <w:r w:rsidRPr="003714A4">
        <w:rPr>
          <w:rFonts w:ascii="Trebuchet MS" w:hAnsi="Trebuchet MS" w:cs="Arial"/>
          <w:b/>
          <w:bCs/>
          <w:caps/>
          <w:sz w:val="20"/>
          <w:szCs w:val="20"/>
        </w:rPr>
        <w:t xml:space="preserve">Apel de PROIECTE NR. </w:t>
      </w:r>
      <w:r w:rsidR="00667F9B" w:rsidRPr="00667F9B">
        <w:rPr>
          <w:rFonts w:ascii="Trebuchet MS" w:hAnsi="Trebuchet MS" w:cs="Arial"/>
          <w:b/>
          <w:bCs/>
          <w:caps/>
          <w:sz w:val="20"/>
          <w:szCs w:val="20"/>
        </w:rPr>
        <w:t>POR/2016/6/6.1/2</w:t>
      </w:r>
    </w:p>
    <w:p w:rsidR="00AA517A" w:rsidRPr="003714A4" w:rsidRDefault="00AA517A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  <w:r w:rsidRPr="003714A4">
        <w:rPr>
          <w:rFonts w:ascii="Trebuchet MS" w:hAnsi="Trebuchet MS" w:cs="Arial"/>
          <w:b/>
          <w:bCs/>
          <w:caps/>
          <w:sz w:val="20"/>
          <w:szCs w:val="20"/>
        </w:rPr>
        <w:t>(MODEL ORIENTATIV)</w:t>
      </w:r>
    </w:p>
    <w:p w:rsidR="00AA517A" w:rsidRPr="003714A4" w:rsidRDefault="00AA517A" w:rsidP="00AA517A">
      <w:pPr>
        <w:pStyle w:val="ListParagraph"/>
        <w:ind w:left="0"/>
        <w:contextualSpacing/>
        <w:rPr>
          <w:rFonts w:ascii="Trebuchet MS" w:hAnsi="Trebuchet MS" w:cs="Arial"/>
          <w:b/>
          <w:bCs/>
          <w:sz w:val="20"/>
          <w:szCs w:val="20"/>
        </w:rPr>
      </w:pPr>
    </w:p>
    <w:p w:rsidR="00AA517A" w:rsidRPr="003714A4" w:rsidRDefault="00AA517A" w:rsidP="00AA517A">
      <w:pPr>
        <w:pStyle w:val="ListParagraph"/>
        <w:ind w:left="0"/>
        <w:contextualSpacing/>
        <w:rPr>
          <w:rFonts w:ascii="Trebuchet MS" w:hAnsi="Trebuchet MS" w:cs="Arial"/>
          <w:noProof/>
          <w:sz w:val="20"/>
          <w:szCs w:val="20"/>
        </w:rPr>
      </w:pPr>
      <w:r w:rsidRPr="003714A4">
        <w:rPr>
          <w:rFonts w:ascii="Trebuchet MS" w:hAnsi="Trebuchet MS" w:cs="Arial"/>
          <w:b/>
          <w:bCs/>
          <w:sz w:val="20"/>
          <w:szCs w:val="20"/>
        </w:rPr>
        <w:t xml:space="preserve">Pentru prezentul apel ANEXA 1, SECTIUNEA II din </w:t>
      </w:r>
      <w:r w:rsidRPr="003714A4">
        <w:rPr>
          <w:rFonts w:ascii="Trebuchet MS" w:hAnsi="Trebuchet MS"/>
          <w:b/>
          <w:i/>
          <w:color w:val="0070C0"/>
          <w:sz w:val="20"/>
          <w:szCs w:val="20"/>
        </w:rPr>
        <w:t xml:space="preserve">Anexa 10.8 Forma de contract – model orientativ al contractului de finanţare – la Ghidul general </w:t>
      </w:r>
      <w:r w:rsidRPr="003714A4">
        <w:rPr>
          <w:rFonts w:ascii="Trebuchet MS" w:hAnsi="Trebuchet MS" w:cs="Arial"/>
          <w:noProof/>
          <w:sz w:val="20"/>
          <w:szCs w:val="20"/>
        </w:rPr>
        <w:t>se completează cu următoarele prevederi:</w:t>
      </w:r>
    </w:p>
    <w:p w:rsidR="00AA517A" w:rsidRPr="003714A4" w:rsidRDefault="00AA517A" w:rsidP="00AA517A">
      <w:pPr>
        <w:pStyle w:val="Heading5"/>
        <w:jc w:val="both"/>
        <w:rPr>
          <w:rFonts w:ascii="Trebuchet MS" w:hAnsi="Trebuchet MS" w:cs="Arial"/>
          <w:szCs w:val="20"/>
          <w:lang w:eastAsia="ro-RO"/>
        </w:rPr>
      </w:pPr>
    </w:p>
    <w:p w:rsidR="00AA517A" w:rsidRPr="003714A4" w:rsidRDefault="00AA517A" w:rsidP="00AA517A">
      <w:pPr>
        <w:pStyle w:val="Heading1"/>
        <w:jc w:val="both"/>
        <w:rPr>
          <w:rFonts w:ascii="Trebuchet MS" w:hAnsi="Trebuchet MS"/>
          <w:sz w:val="20"/>
          <w:szCs w:val="20"/>
        </w:rPr>
      </w:pPr>
      <w:bookmarkStart w:id="0" w:name="_Articolul_3_-"/>
      <w:bookmarkStart w:id="1" w:name="_Toc468952542"/>
      <w:bookmarkEnd w:id="0"/>
      <w:r w:rsidRPr="003714A4">
        <w:rPr>
          <w:rFonts w:ascii="Trebuchet MS" w:hAnsi="Trebuchet MS"/>
          <w:sz w:val="20"/>
          <w:szCs w:val="20"/>
        </w:rPr>
        <w:t>ANEXA I – CONDIȚII SPECIFICE</w:t>
      </w:r>
      <w:bookmarkEnd w:id="1"/>
    </w:p>
    <w:p w:rsidR="003714A4" w:rsidRDefault="003714A4" w:rsidP="003714A4">
      <w:pPr>
        <w:jc w:val="both"/>
        <w:rPr>
          <w:rFonts w:ascii="Trebuchet MS" w:hAnsi="Trebuchet MS"/>
          <w:sz w:val="20"/>
          <w:szCs w:val="20"/>
          <w:lang w:val="en-US"/>
        </w:rPr>
      </w:pPr>
    </w:p>
    <w:p w:rsidR="001C0B3C" w:rsidRPr="00D63DE6" w:rsidRDefault="001C0B3C" w:rsidP="001C0B3C">
      <w:pPr>
        <w:keepNext/>
        <w:spacing w:after="0" w:line="240" w:lineRule="auto"/>
        <w:jc w:val="both"/>
        <w:outlineLvl w:val="1"/>
        <w:rPr>
          <w:rFonts w:ascii="Trebuchet MS" w:eastAsia="Times New Roman" w:hAnsi="Trebuchet MS" w:cs="Times New Roman"/>
          <w:b/>
          <w:sz w:val="20"/>
          <w:szCs w:val="20"/>
        </w:rPr>
      </w:pPr>
      <w:bookmarkStart w:id="2" w:name="_Toc468952565"/>
      <w:r w:rsidRPr="00D63DE6">
        <w:rPr>
          <w:rFonts w:ascii="Trebuchet MS" w:eastAsia="Times New Roman" w:hAnsi="Trebuchet MS" w:cs="Times New Roman"/>
          <w:b/>
          <w:sz w:val="20"/>
          <w:szCs w:val="20"/>
        </w:rPr>
        <w:t>SECȚIUNEA II - CONDIȚII SPECIFICE APLICABILE  PRIORITATII DE INVESTITII 6.1, DIN CADRUL POR 2014-2020</w:t>
      </w:r>
      <w:bookmarkEnd w:id="2"/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</w:p>
    <w:p w:rsidR="001C0B3C" w:rsidRPr="00D63DE6" w:rsidRDefault="001C0B3C" w:rsidP="001C0B3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bookmarkStart w:id="3" w:name="_Articolul_8_-"/>
      <w:bookmarkEnd w:id="3"/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  <w:r w:rsidRPr="00D63DE6">
        <w:rPr>
          <w:rFonts w:ascii="Trebuchet MS" w:eastAsia="Times New Roman" w:hAnsi="Trebuchet MS" w:cs="Times New Roman"/>
          <w:b/>
          <w:sz w:val="20"/>
          <w:szCs w:val="20"/>
        </w:rPr>
        <w:t>Articolul 1 – Neîndeplinirea obiectivelor de conectivitate TEN-T în cazul proiectelor implementate în parteneriat/în colaborare</w:t>
      </w:r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</w:rPr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urma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implementării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implementarea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complementară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prevăzute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Anexei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2 (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doi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Cererea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s-a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incheiat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un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colaborare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nu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sunt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atinse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obiectivele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finanţarea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fi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</w:t>
      </w:r>
    </w:p>
    <w:p w:rsidR="001C0B3C" w:rsidRPr="00D63DE6" w:rsidRDefault="001C0B3C" w:rsidP="001C0B3C">
      <w:pPr>
        <w:spacing w:after="0" w:line="240" w:lineRule="auto"/>
        <w:ind w:left="70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–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colaborare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nu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sunt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realizate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mai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multe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segmente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traseul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asigura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distincte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suspendă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o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perioada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maxim 6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luni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timp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obligația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surse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segmentele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respective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vederea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menținerii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obiectivelor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T.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urma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expirării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termenului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anterior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menționat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nu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sunt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soluții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asigure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TEN T,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finanţarea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fi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</w:t>
      </w:r>
    </w:p>
    <w:p w:rsidR="001C0B3C" w:rsidRPr="00D63DE6" w:rsidRDefault="001C0B3C" w:rsidP="001C0B3C">
      <w:pPr>
        <w:spacing w:after="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implementate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parteneriat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teritoriul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mai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multor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județe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lucrări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teritoriul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unuia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dintre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județe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nerealizarea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segment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traseu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nu conduce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menținerii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conectivității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segmentelor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realizate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această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situație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sumele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aferente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segmentelor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nerealizate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liderul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parteneriat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parteneri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</w:t>
      </w:r>
    </w:p>
    <w:p w:rsidR="001C0B3C" w:rsidRPr="00D63DE6" w:rsidRDefault="001C0B3C" w:rsidP="001C0B3C">
      <w:pPr>
        <w:spacing w:after="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îndeplinească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obligațiilor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asumate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privind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colaborare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incluse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Anexa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2 (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doi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 -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Cererea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restituie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</w:t>
      </w:r>
    </w:p>
    <w:p w:rsidR="001C0B3C" w:rsidRPr="00D63DE6" w:rsidRDefault="001C0B3C" w:rsidP="001C0B3C">
      <w:pPr>
        <w:spacing w:after="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lastRenderedPageBreak/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urma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implementării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asigure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funcționalitatea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integrală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traseului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inclusiv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segmentelor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drum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surse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integral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:rsidR="001C0B3C" w:rsidRDefault="001C0B3C" w:rsidP="001C0B3C">
      <w:pPr>
        <w:pStyle w:val="ListParagraph"/>
        <w:rPr>
          <w:rFonts w:ascii="Trebuchet MS" w:hAnsi="Trebuchet MS"/>
          <w:sz w:val="20"/>
          <w:szCs w:val="20"/>
          <w:lang w:val="x-none"/>
        </w:rPr>
      </w:pPr>
    </w:p>
    <w:p w:rsidR="001C0B3C" w:rsidRPr="00D63DE6" w:rsidRDefault="001C0B3C" w:rsidP="001C0B3C">
      <w:pPr>
        <w:spacing w:after="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îndeplinirea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atribuțiilor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monitorizarea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apariției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riscului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privind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neîndeplinirea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obiectivelor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funcționalitatea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integrală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traseului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OI 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obligația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notificării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situației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termen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5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zile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calendaristice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propunând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dacă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este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analiza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decide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consecință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:rsidR="001C0B3C" w:rsidRPr="00D63DE6" w:rsidRDefault="001C0B3C" w:rsidP="001C0B3C">
      <w:pPr>
        <w:spacing w:after="0" w:line="240" w:lineRule="auto"/>
        <w:ind w:left="36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EB1D0D" w:rsidRPr="00EB1D0D" w:rsidRDefault="00E30A84">
      <w:pPr>
        <w:pStyle w:val="ListParagraph"/>
        <w:numPr>
          <w:ilvl w:val="0"/>
          <w:numId w:val="2"/>
        </w:numPr>
        <w:snapToGrid w:val="0"/>
        <w:spacing w:before="60" w:after="60"/>
        <w:ind w:left="709" w:hanging="349"/>
        <w:jc w:val="both"/>
        <w:rPr>
          <w:ins w:id="4" w:author="Adina STEFANESCU" w:date="2017-11-22T09:20:00Z"/>
          <w:rFonts w:ascii="Trebuchet MS" w:eastAsia="Calibri" w:hAnsi="Trebuchet MS" w:cs="Calibri"/>
          <w:sz w:val="20"/>
          <w:szCs w:val="20"/>
          <w:highlight w:val="lightGray"/>
          <w:lang w:val="fr-FR"/>
          <w:rPrChange w:id="5" w:author="Adina STEFANESCU" w:date="2017-11-22T09:20:00Z">
            <w:rPr>
              <w:ins w:id="6" w:author="Adina STEFANESCU" w:date="2017-11-22T09:20:00Z"/>
              <w:rFonts w:ascii="Trebuchet MS" w:eastAsia="Calibri" w:hAnsi="Trebuchet MS" w:cs="Calibri"/>
              <w:sz w:val="20"/>
              <w:szCs w:val="20"/>
              <w:lang w:val="fr-FR"/>
            </w:rPr>
          </w:rPrChange>
        </w:rPr>
        <w:pPrChange w:id="7" w:author="Adina STEFANESCU" w:date="2017-11-22T09:20:00Z">
          <w:pPr>
            <w:numPr>
              <w:numId w:val="5"/>
            </w:numPr>
            <w:snapToGrid w:val="0"/>
            <w:spacing w:before="60" w:after="60" w:line="240" w:lineRule="auto"/>
            <w:ind w:left="720" w:hanging="360"/>
            <w:jc w:val="both"/>
          </w:pPr>
        </w:pPrChange>
      </w:pPr>
      <w:ins w:id="8" w:author="Adina STEFANESCU" w:date="2017-11-21T15:58:00Z"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AM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va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considera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Contractul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reziliat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de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plin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drept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,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fără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punere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în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întârziere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2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,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fără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intervenţia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instanţei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de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judecată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şi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3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fără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orice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altă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formalitate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4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, </w:t>
        </w:r>
      </w:ins>
      <w:ins w:id="48" w:author="Adina STEFANESCU" w:date="2017-11-21T15:59:00Z">
        <w:r w:rsidRPr="00EB1D0D">
          <w:rPr>
            <w:rFonts w:ascii="Trebuchet MS" w:hAnsi="Trebuchet MS"/>
            <w:sz w:val="20"/>
            <w:szCs w:val="20"/>
            <w:highlight w:val="lightGray"/>
            <w:rPrChange w:id="49" w:author="Adina STEFANESCU" w:date="2017-11-22T09:20:00Z">
              <w:rPr>
                <w:rFonts w:ascii="Trebuchet MS" w:hAnsi="Trebuchet MS"/>
                <w:sz w:val="20"/>
                <w:szCs w:val="20"/>
                <w:highlight w:val="lightGray"/>
              </w:rPr>
            </w:rPrChange>
          </w:rPr>
          <w:t>cu</w:t>
        </w:r>
      </w:ins>
      <w:ins w:id="50" w:author="Adina STEFANESCU" w:date="2017-11-21T15:58:00Z"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5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5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recuperarea</w:t>
        </w:r>
      </w:ins>
      <w:proofErr w:type="spellEnd"/>
      <w:ins w:id="53" w:author="Adina STEFANESCU" w:date="2017-11-21T15:59:00Z">
        <w:r w:rsidRPr="00EB1D0D">
          <w:rPr>
            <w:rFonts w:ascii="Trebuchet MS" w:hAnsi="Trebuchet MS"/>
            <w:sz w:val="20"/>
            <w:szCs w:val="20"/>
            <w:highlight w:val="lightGray"/>
            <w:rPrChange w:id="54" w:author="Adina STEFANESCU" w:date="2017-11-22T09:20:00Z">
              <w:rPr>
                <w:rFonts w:ascii="Trebuchet MS" w:hAnsi="Trebuchet MS"/>
                <w:sz w:val="20"/>
                <w:szCs w:val="20"/>
                <w:highlight w:val="lightGray"/>
              </w:rPr>
            </w:rPrChange>
          </w:rPr>
          <w:t xml:space="preserve"> integrală a</w:t>
        </w:r>
      </w:ins>
      <w:ins w:id="55" w:author="Adina STEFANESCU" w:date="2017-11-21T15:58:00Z"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5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5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sumelor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5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5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plătite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,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dacă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Beneficiarul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nu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prezintă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Hotărârea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de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6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Guvern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de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atestare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a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domeniului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public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sau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extrasul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de carte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7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funciară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actualizat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cu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înscrierea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definitivă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a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dreptului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de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8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proprietate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publică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(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inclusiv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încheierea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)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pentru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9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obiectivele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1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proiectului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2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(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3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acolo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4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5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unde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este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8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  <w:proofErr w:type="spellStart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09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cazul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10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) </w:t>
        </w:r>
      </w:ins>
      <w:ins w:id="111" w:author="Adina STEFANESCU" w:date="2017-11-22T09:18:00Z">
        <w:r w:rsidR="00EB1D0D" w:rsidRPr="00EB1D0D">
          <w:rPr>
            <w:rFonts w:ascii="Trebuchet MS" w:hAnsi="Trebuchet MS"/>
            <w:sz w:val="20"/>
            <w:szCs w:val="20"/>
            <w:highlight w:val="lightGray"/>
            <w:rPrChange w:id="112" w:author="Adina STEFANESCU" w:date="2017-11-22T09:20:00Z">
              <w:rPr>
                <w:rFonts w:ascii="Trebuchet MS" w:hAnsi="Trebuchet MS"/>
                <w:sz w:val="20"/>
                <w:szCs w:val="20"/>
                <w:highlight w:val="lightGray"/>
              </w:rPr>
            </w:rPrChange>
          </w:rPr>
          <w:t>până la data emiterii autorizației de construire, dar nu mai</w:t>
        </w:r>
      </w:ins>
      <w:ins w:id="113" w:author="Adina STEFANESCU" w:date="2017-11-22T09:19:00Z">
        <w:r w:rsidR="00EB1D0D" w:rsidRPr="00EB1D0D">
          <w:rPr>
            <w:rFonts w:ascii="Trebuchet MS" w:hAnsi="Trebuchet MS"/>
            <w:sz w:val="20"/>
            <w:szCs w:val="20"/>
            <w:highlight w:val="lightGray"/>
            <w:rPrChange w:id="114" w:author="Adina STEFANESCU" w:date="2017-11-22T09:20:00Z">
              <w:rPr>
                <w:rFonts w:ascii="Trebuchet MS" w:hAnsi="Trebuchet MS"/>
                <w:sz w:val="20"/>
                <w:szCs w:val="20"/>
                <w:highlight w:val="lightGray"/>
              </w:rPr>
            </w:rPrChange>
          </w:rPr>
          <w:t xml:space="preserve"> t</w:t>
        </w:r>
      </w:ins>
      <w:proofErr w:type="spellStart"/>
      <w:ins w:id="115" w:author="Adina STEFANESCU" w:date="2017-11-21T15:58:00Z"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16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>ârziu</w:t>
        </w:r>
        <w:proofErr w:type="spellEnd"/>
        <w:r w:rsidRPr="00EB1D0D">
          <w:rPr>
            <w:rFonts w:ascii="Trebuchet MS" w:hAnsi="Trebuchet MS"/>
            <w:sz w:val="20"/>
            <w:szCs w:val="20"/>
            <w:highlight w:val="lightGray"/>
            <w:lang w:val="x-none"/>
            <w:rPrChange w:id="117" w:author="Adina STEFANESCU" w:date="2017-11-22T09:20:00Z">
              <w:rPr>
                <w:rFonts w:ascii="Trebuchet MS" w:hAnsi="Trebuchet MS"/>
                <w:sz w:val="20"/>
                <w:szCs w:val="20"/>
                <w:lang w:val="x-none"/>
              </w:rPr>
            </w:rPrChange>
          </w:rPr>
          <w:t xml:space="preserve"> </w:t>
        </w:r>
      </w:ins>
      <w:ins w:id="118" w:author="Adina STEFANESCU" w:date="2017-11-22T09:20:00Z"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19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de un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0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termen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1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de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2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maxim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3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12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4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luni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5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de la data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6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intrării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7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8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în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29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0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vigoare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1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a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2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contractului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3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de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4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finanțare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5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a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6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prezentului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7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8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Contract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39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. OI are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0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obligația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1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2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monitorizării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3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4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termenului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5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de 12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6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luni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7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8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anterior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49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0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menționat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1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2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şi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3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4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realizarea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5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6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demersurilor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7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8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necesare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59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0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pentru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1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2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informarea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3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4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corespunzătoare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5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a AMPOR.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6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Pe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7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8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perioada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69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0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anterior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1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2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menționată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3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4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solicitantul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5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nu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6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poate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7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8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depune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79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0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nicio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1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2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cerere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3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de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4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rambursare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5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/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6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plată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7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,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8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iar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89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AMPOR nu va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90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efectua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91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 xml:space="preserve"> 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92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plăți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93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/</w:t>
        </w:r>
        <w:proofErr w:type="spellStart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94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rambursări</w:t>
        </w:r>
        <w:proofErr w:type="spellEnd"/>
        <w:r w:rsidR="00EB1D0D" w:rsidRPr="00EB1D0D">
          <w:rPr>
            <w:rFonts w:ascii="Trebuchet MS" w:eastAsia="Calibri" w:hAnsi="Trebuchet MS" w:cs="Calibri"/>
            <w:sz w:val="20"/>
            <w:szCs w:val="20"/>
            <w:highlight w:val="lightGray"/>
            <w:lang w:val="fr-FR"/>
            <w:rPrChange w:id="195" w:author="Adina STEFANESCU" w:date="2017-11-22T09:20:00Z">
              <w:rPr>
                <w:rFonts w:ascii="Trebuchet MS" w:eastAsia="Calibri" w:hAnsi="Trebuchet MS" w:cs="Calibri"/>
                <w:sz w:val="20"/>
                <w:szCs w:val="20"/>
                <w:lang w:val="fr-FR"/>
              </w:rPr>
            </w:rPrChange>
          </w:rPr>
          <w:t>.</w:t>
        </w:r>
      </w:ins>
    </w:p>
    <w:p w:rsidR="00E30A84" w:rsidRDefault="00E30A84">
      <w:pPr>
        <w:pStyle w:val="ListParagraph"/>
        <w:rPr>
          <w:ins w:id="196" w:author="Adina STEFANESCU" w:date="2017-11-21T15:58:00Z"/>
          <w:rFonts w:ascii="Trebuchet MS" w:hAnsi="Trebuchet MS"/>
          <w:sz w:val="20"/>
          <w:szCs w:val="20"/>
          <w:lang w:val="x-none"/>
        </w:rPr>
        <w:pPrChange w:id="197" w:author="Adina STEFANESCU" w:date="2017-11-21T15:58:00Z">
          <w:pPr>
            <w:numPr>
              <w:numId w:val="2"/>
            </w:numPr>
            <w:spacing w:after="0" w:line="240" w:lineRule="auto"/>
            <w:ind w:left="709" w:hanging="349"/>
            <w:contextualSpacing/>
            <w:jc w:val="both"/>
          </w:pPr>
        </w:pPrChange>
      </w:pPr>
    </w:p>
    <w:p w:rsidR="001C0B3C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(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dacă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este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).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utilizeze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/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bunurile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fie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mobile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imobile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finanţate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realizarea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activităţi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economice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scopul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obţinerii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venituri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cedarea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folosinţei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oricăruia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dintre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/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bunuri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către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o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terţă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excepţia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activităţilor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corespunzătoare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destinaţiei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principale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acestora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întreaga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perioadă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durabilitate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astfel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aceasta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este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art. 2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(5)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generale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Transmiterea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dreptului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folosință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bunurilor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realizate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către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o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îndeplinirea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activităților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corespunzătoare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obiectivelor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poate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face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numai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licitaţie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condiţiile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legii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precum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şi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art. 107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Tratatul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privind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Funcționarea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Uniunii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Europene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:rsidR="001C0B3C" w:rsidRPr="00D63DE6" w:rsidRDefault="001C0B3C" w:rsidP="001C0B3C">
      <w:pPr>
        <w:spacing w:after="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Pr="00D63DE6" w:rsidRDefault="001C0B3C" w:rsidP="001C0B3C">
      <w:pPr>
        <w:numPr>
          <w:ilvl w:val="0"/>
          <w:numId w:val="2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Modificările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efectuate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bugetului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art. 9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Generale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respectiv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art. </w:t>
      </w:r>
      <w:r>
        <w:rPr>
          <w:rFonts w:ascii="Trebuchet MS" w:eastAsia="Times New Roman" w:hAnsi="Trebuchet MS" w:cs="Times New Roman"/>
          <w:sz w:val="20"/>
          <w:szCs w:val="20"/>
        </w:rPr>
        <w:t>8</w:t>
      </w:r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Specifice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POR 2014-2020  nu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poate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depăși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valoarea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totală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74,5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milioane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euro,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calculată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la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cursul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Inforeuro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din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luna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care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intervine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modificarea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respectivă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.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alineat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aplică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inclusiv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valoarea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totală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cumulată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proiectelor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implementate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parteneriat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acord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-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cadru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colaborare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.</w:t>
      </w:r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</w:rPr>
      </w:pPr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</w:rPr>
      </w:pPr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  <w:r w:rsidRPr="00D63DE6">
        <w:rPr>
          <w:rFonts w:ascii="Trebuchet MS" w:eastAsia="Times New Roman" w:hAnsi="Trebuchet MS" w:cs="Times New Roman"/>
          <w:b/>
          <w:sz w:val="20"/>
          <w:szCs w:val="20"/>
        </w:rPr>
        <w:t xml:space="preserve">Articolul 2 – Menținerea parametrilor tehnici și a altor elemente de siguranță rutiera aferente investiției până la finalizarea perioadei de durabilitate a contractului de finanțare. </w:t>
      </w:r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</w:p>
    <w:p w:rsidR="001C0B3C" w:rsidRPr="00D63DE6" w:rsidRDefault="001C0B3C" w:rsidP="001C0B3C">
      <w:pPr>
        <w:numPr>
          <w:ilvl w:val="0"/>
          <w:numId w:val="3"/>
        </w:numPr>
        <w:spacing w:after="0" w:line="240" w:lineRule="auto"/>
        <w:ind w:left="567" w:hanging="283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bookmarkStart w:id="198" w:name="_GoBack"/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până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finalizarea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perioadei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prevăzute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art. 2,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(5)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Generale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asigure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respecte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următoarele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elemente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asumate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anexa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2 (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doi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 -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Cererea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:</w:t>
      </w:r>
    </w:p>
    <w:p w:rsidR="001C0B3C" w:rsidRPr="00D63DE6" w:rsidRDefault="001C0B3C" w:rsidP="001C0B3C">
      <w:pPr>
        <w:numPr>
          <w:ilvl w:val="0"/>
          <w:numId w:val="4"/>
        </w:num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nivelul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parametrilor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tehnici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asumați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referitori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la: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portanță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viteza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medie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deplasare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elemente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siguranța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rutieră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r w:rsidRPr="00D63DE6">
        <w:rPr>
          <w:rFonts w:ascii="Trebuchet MS" w:eastAsia="Times New Roman" w:hAnsi="Trebuchet MS" w:cs="Times New Roman"/>
          <w:sz w:val="20"/>
          <w:szCs w:val="20"/>
        </w:rPr>
        <w:t>etc</w:t>
      </w:r>
    </w:p>
    <w:p w:rsidR="001C0B3C" w:rsidRPr="00D63DE6" w:rsidRDefault="001C0B3C" w:rsidP="001C0B3C">
      <w:pPr>
        <w:numPr>
          <w:ilvl w:val="0"/>
          <w:numId w:val="4"/>
        </w:num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menținerea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stare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optimă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stațiilor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călători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modernizate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construite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</w:p>
    <w:p w:rsidR="001C0B3C" w:rsidRPr="00D63DE6" w:rsidRDefault="001C0B3C" w:rsidP="001C0B3C">
      <w:pPr>
        <w:numPr>
          <w:ilvl w:val="0"/>
          <w:numId w:val="4"/>
        </w:num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lastRenderedPageBreak/>
        <w:t>menținerea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stare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optimă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pistelor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bicicliști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trotuarelor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modernizate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construite</w:t>
      </w:r>
      <w:proofErr w:type="spellEnd"/>
    </w:p>
    <w:p w:rsidR="001C0B3C" w:rsidRPr="00D63DE6" w:rsidRDefault="001C0B3C" w:rsidP="001C0B3C">
      <w:pPr>
        <w:numPr>
          <w:ilvl w:val="0"/>
          <w:numId w:val="4"/>
        </w:num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menținerea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stare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optimă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aliniamentelor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arbori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situate de-a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lungul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transport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investițiilor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suplimentare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protecția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drumului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respectiv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față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efectele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generate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meteorologice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extreme.</w:t>
      </w:r>
    </w:p>
    <w:p w:rsidR="001C0B3C" w:rsidRDefault="001C0B3C" w:rsidP="00FD58C9">
      <w:p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  <w:pPrChange w:id="199" w:author="Adina STEFANESCU" w:date="2017-11-22T15:09:00Z">
          <w:pPr>
            <w:numPr>
              <w:numId w:val="4"/>
            </w:numPr>
            <w:spacing w:after="0" w:line="240" w:lineRule="auto"/>
            <w:ind w:left="2410" w:hanging="360"/>
            <w:contextualSpacing/>
            <w:jc w:val="both"/>
          </w:pPr>
        </w:pPrChange>
      </w:pPr>
      <w:del w:id="200" w:author="Adina STEFANESCU" w:date="2017-11-22T09:25:00Z">
        <w:r w:rsidRPr="00D63DE6" w:rsidDel="00EB1D0D">
          <w:rPr>
            <w:rFonts w:ascii="Trebuchet MS" w:eastAsia="Times New Roman" w:hAnsi="Trebuchet MS" w:cs="Times New Roman"/>
            <w:sz w:val="20"/>
            <w:szCs w:val="20"/>
            <w:lang w:val="x-none"/>
          </w:rPr>
          <w:delText xml:space="preserve"> recomandările ce rezultă din auditul de siguranță rutieră.</w:delText>
        </w:r>
      </w:del>
    </w:p>
    <w:bookmarkEnd w:id="198"/>
    <w:p w:rsidR="001C0B3C" w:rsidRPr="00D63DE6" w:rsidRDefault="001C0B3C" w:rsidP="001C0B3C">
      <w:p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Pr="00D63DE6" w:rsidRDefault="001C0B3C" w:rsidP="001C0B3C">
      <w:pPr>
        <w:numPr>
          <w:ilvl w:val="0"/>
          <w:numId w:val="3"/>
        </w:numPr>
        <w:spacing w:after="0" w:line="240" w:lineRule="auto"/>
        <w:ind w:left="567" w:hanging="283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nerespectării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(1),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devine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ne-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eligibil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situație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finanţarea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fi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acest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sens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OI 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obligația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notificării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situației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(1),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termen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5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zile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calendaristice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propunând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:rsidR="001C0B3C" w:rsidRPr="003714A4" w:rsidRDefault="001C0B3C" w:rsidP="003714A4">
      <w:pPr>
        <w:jc w:val="both"/>
        <w:rPr>
          <w:rFonts w:ascii="Trebuchet MS" w:hAnsi="Trebuchet MS"/>
          <w:sz w:val="20"/>
          <w:szCs w:val="20"/>
          <w:lang w:val="en-US"/>
        </w:rPr>
      </w:pPr>
    </w:p>
    <w:sectPr w:rsidR="001C0B3C" w:rsidRPr="003714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4614" w:rsidRDefault="009D4614" w:rsidP="00AA517A">
      <w:pPr>
        <w:spacing w:after="0" w:line="240" w:lineRule="auto"/>
      </w:pPr>
      <w:r>
        <w:separator/>
      </w:r>
    </w:p>
  </w:endnote>
  <w:endnote w:type="continuationSeparator" w:id="0">
    <w:p w:rsidR="009D4614" w:rsidRDefault="009D4614" w:rsidP="00AA5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F32" w:rsidRDefault="00CE7F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F32" w:rsidRDefault="00CE7F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F32" w:rsidRDefault="00CE7F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4614" w:rsidRDefault="009D4614" w:rsidP="00AA517A">
      <w:pPr>
        <w:spacing w:after="0" w:line="240" w:lineRule="auto"/>
      </w:pPr>
      <w:r>
        <w:separator/>
      </w:r>
    </w:p>
  </w:footnote>
  <w:footnote w:type="continuationSeparator" w:id="0">
    <w:p w:rsidR="009D4614" w:rsidRDefault="009D4614" w:rsidP="00AA5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F32" w:rsidRDefault="00CE7F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17A" w:rsidRDefault="00AA517A" w:rsidP="003714A4">
    <w:pPr>
      <w:jc w:val="both"/>
    </w:pPr>
    <w:r w:rsidRPr="00CE7F32">
      <w:t xml:space="preserve">Anexa </w:t>
    </w:r>
    <w:r w:rsidR="00667F9B" w:rsidRPr="00CE7F32">
      <w:t>6.1.5</w:t>
    </w:r>
    <w:r w:rsidR="00B70595" w:rsidRPr="00CE7F32">
      <w:t xml:space="preserve"> </w:t>
    </w:r>
    <w:r w:rsidRPr="00CE7F32">
      <w:t xml:space="preserve">la </w:t>
    </w:r>
    <w:r w:rsidR="003714A4" w:rsidRPr="00CE7F32">
      <w:t xml:space="preserve">Ordinul nr. </w:t>
    </w:r>
    <w:r w:rsidR="00667F9B" w:rsidRPr="00CE7F32">
      <w:t>3161/06.12.2016 pentru aprobarea Ghidului Solicitantului – Conditii specifice de accesare a fondurilor in cadrul apelului de proiecte POR/2016/6/6.1/2 – Axa prioritara 6 -Îmbunătățirea infrastructurii rutiere de importanță regională, Prioritatea de investitii 6.1 -Stimularea mobilității regionale prin conectarea nodurilor secundare și terțiare la infrastructura TEN-T, inclusiv a nodurilor multimodale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F32" w:rsidRDefault="00CE7F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36028"/>
    <w:multiLevelType w:val="hybridMultilevel"/>
    <w:tmpl w:val="4C500606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81BD3"/>
    <w:multiLevelType w:val="hybridMultilevel"/>
    <w:tmpl w:val="2E12BB78"/>
    <w:lvl w:ilvl="0" w:tplc="0C72D3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26987"/>
    <w:multiLevelType w:val="hybridMultilevel"/>
    <w:tmpl w:val="D03ABCF0"/>
    <w:lvl w:ilvl="0" w:tplc="C1241CE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F1DFF"/>
    <w:multiLevelType w:val="hybridMultilevel"/>
    <w:tmpl w:val="054C90F4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47E31"/>
    <w:multiLevelType w:val="hybridMultilevel"/>
    <w:tmpl w:val="D03ABCF0"/>
    <w:lvl w:ilvl="0" w:tplc="C1241CE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ina STEFANESCU">
    <w15:presenceInfo w15:providerId="AD" w15:userId="S-1-5-21-2784544311-199262477-2526794783-137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1C6"/>
    <w:rsid w:val="00086D1D"/>
    <w:rsid w:val="001C0B3C"/>
    <w:rsid w:val="00255166"/>
    <w:rsid w:val="002E1A61"/>
    <w:rsid w:val="00333225"/>
    <w:rsid w:val="00365941"/>
    <w:rsid w:val="003714A4"/>
    <w:rsid w:val="004121E1"/>
    <w:rsid w:val="005171C6"/>
    <w:rsid w:val="005C0421"/>
    <w:rsid w:val="00667F9B"/>
    <w:rsid w:val="00724656"/>
    <w:rsid w:val="00741A52"/>
    <w:rsid w:val="007659D5"/>
    <w:rsid w:val="00767F36"/>
    <w:rsid w:val="009B3029"/>
    <w:rsid w:val="009D0E2E"/>
    <w:rsid w:val="009D4614"/>
    <w:rsid w:val="00A95B74"/>
    <w:rsid w:val="00AA517A"/>
    <w:rsid w:val="00B70595"/>
    <w:rsid w:val="00B807A5"/>
    <w:rsid w:val="00C84638"/>
    <w:rsid w:val="00C84687"/>
    <w:rsid w:val="00CE7F32"/>
    <w:rsid w:val="00D8388A"/>
    <w:rsid w:val="00E225AF"/>
    <w:rsid w:val="00E30A84"/>
    <w:rsid w:val="00E70297"/>
    <w:rsid w:val="00EB1D0D"/>
    <w:rsid w:val="00FC4765"/>
    <w:rsid w:val="00FD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E9DC7"/>
  <w15:docId w15:val="{FD4C1097-F24E-4090-A7E2-EAB3FDA5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AA517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A517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5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17A"/>
  </w:style>
  <w:style w:type="paragraph" w:styleId="Footer">
    <w:name w:val="footer"/>
    <w:basedOn w:val="Normal"/>
    <w:link w:val="FooterChar"/>
    <w:uiPriority w:val="99"/>
    <w:unhideWhenUsed/>
    <w:rsid w:val="00AA5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17A"/>
  </w:style>
  <w:style w:type="character" w:customStyle="1" w:styleId="Heading1Char">
    <w:name w:val="Heading 1 Char"/>
    <w:basedOn w:val="DefaultParagraphFont"/>
    <w:uiPriority w:val="9"/>
    <w:rsid w:val="00AA51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9"/>
    <w:rsid w:val="00AA517A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rsid w:val="00AA517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aliases w:val="Akapit z listą BS,Outlines a.b.c.,List_Paragraph,Multilevel para_II,Akapit z lista BS,List Paragraph1,Normal bullet 2"/>
    <w:basedOn w:val="Normal"/>
    <w:link w:val="ListParagraphChar"/>
    <w:uiPriority w:val="34"/>
    <w:qFormat/>
    <w:rsid w:val="00AA51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"/>
    <w:link w:val="ListParagraph"/>
    <w:uiPriority w:val="34"/>
    <w:rsid w:val="00AA517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2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BOUROSU ALINA</dc:creator>
  <cp:keywords/>
  <dc:description/>
  <cp:lastModifiedBy>Adina STEFANESCU</cp:lastModifiedBy>
  <cp:revision>5</cp:revision>
  <cp:lastPrinted>2017-11-22T07:25:00Z</cp:lastPrinted>
  <dcterms:created xsi:type="dcterms:W3CDTF">2017-11-21T14:00:00Z</dcterms:created>
  <dcterms:modified xsi:type="dcterms:W3CDTF">2017-11-22T13:12:00Z</dcterms:modified>
</cp:coreProperties>
</file>